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1D" w:rsidRDefault="0010301D" w:rsidP="0010301D">
      <w:pPr>
        <w:spacing w:after="0" w:line="240" w:lineRule="auto"/>
        <w:outlineLvl w:val="0"/>
        <w:rPr>
          <w:rFonts w:ascii="Arial" w:eastAsia="Times New Roman" w:hAnsi="Arial" w:cs="Arial"/>
          <w:kern w:val="36"/>
        </w:rPr>
      </w:pPr>
    </w:p>
    <w:p w:rsidR="00F9193B" w:rsidRPr="009D1D19" w:rsidRDefault="00F9193B" w:rsidP="009D1D19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36"/>
          <w:sz w:val="28"/>
          <w:szCs w:val="28"/>
        </w:rPr>
      </w:pPr>
    </w:p>
    <w:p w:rsidR="0010301D" w:rsidRPr="009D1D19" w:rsidRDefault="0010301D" w:rsidP="009D1D1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36"/>
          <w:sz w:val="28"/>
          <w:szCs w:val="28"/>
        </w:rPr>
      </w:pPr>
      <w:r w:rsidRPr="009D1D19">
        <w:rPr>
          <w:rFonts w:ascii="Arial" w:eastAsia="Times New Roman" w:hAnsi="Arial" w:cs="Arial"/>
          <w:b/>
          <w:kern w:val="36"/>
          <w:sz w:val="28"/>
          <w:szCs w:val="28"/>
        </w:rPr>
        <w:t xml:space="preserve">Qualex </w:t>
      </w:r>
      <w:ins w:id="0" w:author="Cecilia" w:date="2014-01-21T10:47:00Z">
        <w:r w:rsidR="007F6A29" w:rsidRPr="009D1D19">
          <w:rPr>
            <w:rFonts w:ascii="Arial" w:eastAsia="Times New Roman" w:hAnsi="Arial" w:cs="Arial"/>
            <w:b/>
            <w:kern w:val="36"/>
            <w:sz w:val="28"/>
            <w:szCs w:val="28"/>
          </w:rPr>
          <w:t>F</w:t>
        </w:r>
      </w:ins>
      <w:ins w:id="1" w:author="Clive Pearson" w:date="2013-12-16T13:57:00Z">
        <w:r w:rsidR="00854EAF" w:rsidRPr="009D1D19">
          <w:rPr>
            <w:rFonts w:ascii="Arial" w:eastAsia="Times New Roman" w:hAnsi="Arial" w:cs="Arial"/>
            <w:b/>
            <w:kern w:val="36"/>
            <w:sz w:val="28"/>
            <w:szCs w:val="28"/>
          </w:rPr>
          <w:t xml:space="preserve">inancial </w:t>
        </w:r>
      </w:ins>
      <w:r w:rsidRPr="009D1D19">
        <w:rPr>
          <w:rFonts w:ascii="Arial" w:eastAsia="Times New Roman" w:hAnsi="Arial" w:cs="Arial"/>
          <w:b/>
          <w:kern w:val="36"/>
          <w:sz w:val="28"/>
          <w:szCs w:val="28"/>
        </w:rPr>
        <w:t>Practice</w:t>
      </w:r>
    </w:p>
    <w:p w:rsidR="00F9193B" w:rsidRDefault="00F9193B">
      <w:pPr>
        <w:rPr>
          <w:rFonts w:ascii="Arial" w:hAnsi="Arial" w:cs="Arial"/>
        </w:rPr>
      </w:pPr>
    </w:p>
    <w:p w:rsidR="000E25F0" w:rsidRPr="00F9193B" w:rsidRDefault="00A279AD">
      <w:pPr>
        <w:rPr>
          <w:rFonts w:ascii="Arial" w:hAnsi="Arial" w:cs="Arial"/>
        </w:rPr>
      </w:pPr>
      <w:r w:rsidRPr="00F9193B">
        <w:rPr>
          <w:rFonts w:ascii="Arial" w:hAnsi="Arial" w:cs="Arial"/>
        </w:rPr>
        <w:t xml:space="preserve">One of the most challenging </w:t>
      </w:r>
      <w:r w:rsidR="004418AF">
        <w:rPr>
          <w:rFonts w:ascii="Arial" w:hAnsi="Arial" w:cs="Arial"/>
        </w:rPr>
        <w:t>tasks for the financial analyst</w:t>
      </w:r>
      <w:r w:rsidRPr="00F9193B">
        <w:rPr>
          <w:rFonts w:ascii="Arial" w:hAnsi="Arial" w:cs="Arial"/>
        </w:rPr>
        <w:t xml:space="preserve"> is to provide</w:t>
      </w:r>
      <w:r w:rsidR="004418AF">
        <w:rPr>
          <w:rFonts w:ascii="Arial" w:hAnsi="Arial" w:cs="Arial"/>
        </w:rPr>
        <w:t xml:space="preserve"> and</w:t>
      </w:r>
      <w:r w:rsidRPr="00F9193B">
        <w:rPr>
          <w:rFonts w:ascii="Arial" w:hAnsi="Arial" w:cs="Arial"/>
        </w:rPr>
        <w:t xml:space="preserve"> </w:t>
      </w:r>
      <w:r w:rsidR="004418AF">
        <w:rPr>
          <w:rFonts w:ascii="Arial" w:hAnsi="Arial" w:cs="Arial"/>
        </w:rPr>
        <w:t xml:space="preserve">interpret technical </w:t>
      </w:r>
      <w:r w:rsidRPr="00F9193B">
        <w:rPr>
          <w:rFonts w:ascii="Arial" w:hAnsi="Arial" w:cs="Arial"/>
        </w:rPr>
        <w:t>inform</w:t>
      </w:r>
      <w:r w:rsidR="004418AF">
        <w:rPr>
          <w:rFonts w:ascii="Arial" w:hAnsi="Arial" w:cs="Arial"/>
        </w:rPr>
        <w:t>ation to  management that</w:t>
      </w:r>
      <w:ins w:id="2" w:author="Clive Pearson" w:date="2013-12-16T14:39:00Z">
        <w:r w:rsidR="00DA064C">
          <w:rPr>
            <w:rFonts w:ascii="Arial" w:hAnsi="Arial" w:cs="Arial"/>
          </w:rPr>
          <w:t xml:space="preserve"> is relevant</w:t>
        </w:r>
      </w:ins>
      <w:r w:rsidR="004418AF">
        <w:rPr>
          <w:rFonts w:ascii="Arial" w:hAnsi="Arial" w:cs="Arial"/>
        </w:rPr>
        <w:t xml:space="preserve"> to the operational needs of the organization</w:t>
      </w:r>
      <w:r w:rsidRPr="00F9193B">
        <w:rPr>
          <w:rFonts w:ascii="Arial" w:hAnsi="Arial" w:cs="Arial"/>
        </w:rPr>
        <w:t>. Getting your financial analysis with up to date data when</w:t>
      </w:r>
      <w:ins w:id="3" w:author="Clive Pearson" w:date="2013-12-16T14:15:00Z">
        <w:r w:rsidR="007E2E64">
          <w:rPr>
            <w:rFonts w:ascii="Arial" w:hAnsi="Arial" w:cs="Arial"/>
          </w:rPr>
          <w:t xml:space="preserve"> it</w:t>
        </w:r>
      </w:ins>
      <w:r w:rsidRPr="00F9193B">
        <w:rPr>
          <w:rFonts w:ascii="Arial" w:hAnsi="Arial" w:cs="Arial"/>
        </w:rPr>
        <w:t xml:space="preserve"> is needed is crucial </w:t>
      </w:r>
      <w:ins w:id="4" w:author="Clive Pearson" w:date="2013-12-16T14:15:00Z">
        <w:r w:rsidR="007E2E64">
          <w:rPr>
            <w:rFonts w:ascii="Arial" w:hAnsi="Arial" w:cs="Arial"/>
          </w:rPr>
          <w:t>for an</w:t>
        </w:r>
      </w:ins>
      <w:r w:rsidRPr="00F9193B">
        <w:rPr>
          <w:rFonts w:ascii="Arial" w:hAnsi="Arial" w:cs="Arial"/>
        </w:rPr>
        <w:t xml:space="preserve"> organization</w:t>
      </w:r>
      <w:ins w:id="5" w:author="Clive Pearson" w:date="2013-12-16T14:15:00Z">
        <w:r w:rsidR="007E2E64">
          <w:rPr>
            <w:rFonts w:ascii="Arial" w:hAnsi="Arial" w:cs="Arial"/>
          </w:rPr>
          <w:t>’s</w:t>
        </w:r>
      </w:ins>
      <w:r w:rsidRPr="00F9193B">
        <w:rPr>
          <w:rFonts w:ascii="Arial" w:hAnsi="Arial" w:cs="Arial"/>
        </w:rPr>
        <w:t xml:space="preserve"> success.  Having software tools that </w:t>
      </w:r>
      <w:r w:rsidR="007F6A29">
        <w:rPr>
          <w:rFonts w:ascii="Arial" w:hAnsi="Arial" w:cs="Arial"/>
        </w:rPr>
        <w:t>p</w:t>
      </w:r>
      <w:ins w:id="6" w:author="Clive Pearson" w:date="2013-12-16T14:17:00Z">
        <w:r w:rsidR="007E2E64">
          <w:rPr>
            <w:rFonts w:ascii="Arial" w:hAnsi="Arial" w:cs="Arial"/>
          </w:rPr>
          <w:t>rovide</w:t>
        </w:r>
      </w:ins>
      <w:r w:rsidR="001A4578">
        <w:rPr>
          <w:rFonts w:ascii="Arial" w:hAnsi="Arial" w:cs="Arial"/>
        </w:rPr>
        <w:t xml:space="preserve"> a real time </w:t>
      </w:r>
      <w:r w:rsidRPr="00F9193B">
        <w:rPr>
          <w:rFonts w:ascii="Arial" w:hAnsi="Arial" w:cs="Arial"/>
        </w:rPr>
        <w:t>s</w:t>
      </w:r>
      <w:r w:rsidR="001A4578">
        <w:rPr>
          <w:rFonts w:ascii="Arial" w:hAnsi="Arial" w:cs="Arial"/>
        </w:rPr>
        <w:t>olutions is</w:t>
      </w:r>
      <w:r w:rsidRPr="00F9193B">
        <w:rPr>
          <w:rFonts w:ascii="Arial" w:hAnsi="Arial" w:cs="Arial"/>
        </w:rPr>
        <w:t xml:space="preserve"> a huge advantage for the highly competitive Financial </w:t>
      </w:r>
      <w:r w:rsidR="00B01996" w:rsidRPr="00F9193B">
        <w:rPr>
          <w:rFonts w:ascii="Arial" w:hAnsi="Arial" w:cs="Arial"/>
        </w:rPr>
        <w:t>Industry</w:t>
      </w:r>
      <w:r w:rsidRPr="00F9193B">
        <w:rPr>
          <w:rFonts w:ascii="Arial" w:hAnsi="Arial" w:cs="Arial"/>
        </w:rPr>
        <w:t>.</w:t>
      </w:r>
    </w:p>
    <w:p w:rsidR="00A279AD" w:rsidRPr="00F9193B" w:rsidRDefault="00A279AD">
      <w:pPr>
        <w:rPr>
          <w:rFonts w:ascii="Arial" w:hAnsi="Arial" w:cs="Arial"/>
        </w:rPr>
      </w:pPr>
      <w:r w:rsidRPr="00F9193B">
        <w:rPr>
          <w:rFonts w:ascii="Arial" w:hAnsi="Arial" w:cs="Arial"/>
        </w:rPr>
        <w:t xml:space="preserve">Qualex can help you keep your financial information organized, accessible and up to date so you can have your data </w:t>
      </w:r>
      <w:r w:rsidR="001A4578">
        <w:rPr>
          <w:rFonts w:ascii="Arial" w:hAnsi="Arial" w:cs="Arial"/>
        </w:rPr>
        <w:t xml:space="preserve">deployed to business users for more efficient and effective management of their </w:t>
      </w:r>
      <w:ins w:id="7" w:author="Andrew Pearson" w:date="2013-12-30T19:31:00Z">
        <w:r w:rsidR="00342FC7">
          <w:rPr>
            <w:rFonts w:ascii="Arial" w:hAnsi="Arial" w:cs="Arial"/>
          </w:rPr>
          <w:t>responsibilities</w:t>
        </w:r>
      </w:ins>
      <w:r w:rsidRPr="00F9193B">
        <w:rPr>
          <w:rFonts w:ascii="Arial" w:hAnsi="Arial" w:cs="Arial"/>
        </w:rPr>
        <w:t xml:space="preserve">.  </w:t>
      </w:r>
    </w:p>
    <w:p w:rsidR="0010301D" w:rsidRPr="00F9193B" w:rsidRDefault="0010301D">
      <w:pPr>
        <w:rPr>
          <w:rFonts w:ascii="Arial" w:eastAsia="Times New Roman" w:hAnsi="Arial" w:cs="Arial"/>
          <w:b/>
        </w:rPr>
      </w:pPr>
      <w:r w:rsidRPr="00F9193B">
        <w:rPr>
          <w:rFonts w:ascii="Arial" w:eastAsia="Times New Roman" w:hAnsi="Arial" w:cs="Arial"/>
          <w:b/>
        </w:rPr>
        <w:t>Some of our clients include:</w:t>
      </w:r>
    </w:p>
    <w:p w:rsidR="0010301D" w:rsidRPr="00F9193B" w:rsidRDefault="006E5468">
      <w:pPr>
        <w:rPr>
          <w:rFonts w:ascii="Arial" w:hAnsi="Arial" w:cs="Arial"/>
        </w:rPr>
      </w:pPr>
      <w:ins w:id="8" w:author="Clive Pearson" w:date="2013-12-16T14:41:00Z">
        <w:r>
          <w:rPr>
            <w:rFonts w:ascii="Arial" w:hAnsi="Arial" w:cs="Arial"/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149860</wp:posOffset>
              </wp:positionV>
              <wp:extent cx="1489075" cy="990600"/>
              <wp:effectExtent l="19050" t="0" r="0" b="0"/>
              <wp:wrapThrough wrapText="bothSides">
                <wp:wrapPolygon edited="0">
                  <wp:start x="-276" y="0"/>
                  <wp:lineTo x="-276" y="21185"/>
                  <wp:lineTo x="21554" y="21185"/>
                  <wp:lineTo x="21554" y="0"/>
                  <wp:lineTo x="-276" y="0"/>
                </wp:wrapPolygon>
              </wp:wrapThrough>
              <wp:docPr id="8" name="Picture 4" descr="Chase Logo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1" name="Picture 10" descr="Chase Logo.jpg"/>
                      <pic:cNvPicPr>
                        <a:picLocks noChangeAspect="1"/>
                      </pic:cNvPicPr>
                    </pic:nvPicPr>
                    <pic:blipFill>
                      <a:blip r:embed="rId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89075" cy="990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Arial" w:hAnsi="Arial" w:cs="Arial"/>
            <w:noProof/>
          </w:rPr>
          <w:drawing>
            <wp:inline distT="0" distB="0" distL="0" distR="0">
              <wp:extent cx="1530096" cy="1129760"/>
              <wp:effectExtent l="19050" t="0" r="0" b="0"/>
              <wp:docPr id="4" name="Picture 3" descr="Bank-of-America-logo1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" name="Picture 11" descr="Bank-of-America-logo1.jpg"/>
                      <pic:cNvPicPr>
                        <a:picLocks noChangeAspect="1"/>
                      </pic:cNvPicPr>
                    </pic:nvPicPr>
                    <pic:blipFill>
                      <a:blip r:embed="rId8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30096" cy="11297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noProof/>
          </w:rPr>
          <w:drawing>
            <wp:inline distT="0" distB="0" distL="0" distR="0">
              <wp:extent cx="1276709" cy="1126553"/>
              <wp:effectExtent l="0" t="0" r="0" b="0"/>
              <wp:docPr id="3" name="Pictur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76350" cy="112623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noProof/>
          </w:rPr>
          <w:drawing>
            <wp:inline distT="0" distB="0" distL="0" distR="0">
              <wp:extent cx="1356013" cy="1143000"/>
              <wp:effectExtent l="19050" t="0" r="0" b="0"/>
              <wp:docPr id="9" name="Picture 9" descr="BHD Bank logo.gif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" name="Picture 9" descr="BHD Bank logo.gif"/>
                      <pic:cNvPicPr>
                        <a:picLocks noChangeAspect="1"/>
                      </pic:cNvPicPr>
                    </pic:nvPicPr>
                    <pic:blipFill>
                      <a:blip r:embed="rId10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56013" cy="1143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:rsidR="00A279AD" w:rsidRPr="00F9193B" w:rsidRDefault="00A279AD">
      <w:pPr>
        <w:rPr>
          <w:rFonts w:ascii="Arial" w:hAnsi="Arial" w:cs="Arial"/>
          <w:color w:val="FF0000"/>
        </w:rPr>
      </w:pPr>
    </w:p>
    <w:p w:rsidR="0010301D" w:rsidRPr="00F9193B" w:rsidRDefault="0010301D" w:rsidP="00F9193B">
      <w:pPr>
        <w:spacing w:after="0" w:line="240" w:lineRule="auto"/>
        <w:ind w:left="90"/>
        <w:rPr>
          <w:rFonts w:ascii="Arial" w:eastAsia="Times New Roman" w:hAnsi="Arial" w:cs="Arial"/>
          <w:b/>
        </w:rPr>
      </w:pPr>
      <w:r w:rsidRPr="00F9193B">
        <w:rPr>
          <w:rFonts w:ascii="Arial" w:eastAsia="Times New Roman" w:hAnsi="Arial" w:cs="Arial"/>
          <w:b/>
        </w:rPr>
        <w:t xml:space="preserve">Qualex </w:t>
      </w:r>
      <w:ins w:id="9" w:author="Clive Pearson" w:date="2013-12-16T14:42:00Z">
        <w:r w:rsidR="00DA064C">
          <w:rPr>
            <w:rFonts w:ascii="Arial" w:eastAsia="Times New Roman" w:hAnsi="Arial" w:cs="Arial"/>
            <w:b/>
          </w:rPr>
          <w:t>provide</w:t>
        </w:r>
      </w:ins>
      <w:ins w:id="10" w:author="Andrew Pearson" w:date="2013-12-30T19:32:00Z">
        <w:r w:rsidR="00342FC7">
          <w:rPr>
            <w:rFonts w:ascii="Arial" w:eastAsia="Times New Roman" w:hAnsi="Arial" w:cs="Arial"/>
            <w:b/>
          </w:rPr>
          <w:t>s</w:t>
        </w:r>
      </w:ins>
      <w:ins w:id="11" w:author="Clive Pearson" w:date="2013-12-16T14:42:00Z">
        <w:r w:rsidR="00DA064C">
          <w:rPr>
            <w:rFonts w:ascii="Arial" w:eastAsia="Times New Roman" w:hAnsi="Arial" w:cs="Arial"/>
            <w:b/>
          </w:rPr>
          <w:t xml:space="preserve"> extensive services to the Financial </w:t>
        </w:r>
      </w:ins>
      <w:ins w:id="12" w:author="Clive Pearson" w:date="2013-12-16T14:43:00Z">
        <w:r w:rsidR="00DA064C">
          <w:rPr>
            <w:rFonts w:ascii="Arial" w:eastAsia="Times New Roman" w:hAnsi="Arial" w:cs="Arial"/>
            <w:b/>
          </w:rPr>
          <w:t>Industry</w:t>
        </w:r>
      </w:ins>
      <w:ins w:id="13" w:author="Andrew Pearson" w:date="2013-12-30T19:32:00Z">
        <w:r w:rsidR="00342FC7">
          <w:rPr>
            <w:rFonts w:ascii="Arial" w:eastAsia="Times New Roman" w:hAnsi="Arial" w:cs="Arial"/>
            <w:b/>
          </w:rPr>
          <w:t>,</w:t>
        </w:r>
      </w:ins>
      <w:ins w:id="14" w:author="Clive Pearson" w:date="2013-12-16T14:43:00Z">
        <w:r w:rsidR="00DA064C">
          <w:rPr>
            <w:rFonts w:ascii="Arial" w:eastAsia="Times New Roman" w:hAnsi="Arial" w:cs="Arial"/>
            <w:b/>
          </w:rPr>
          <w:t xml:space="preserve"> including</w:t>
        </w:r>
      </w:ins>
      <w:r w:rsidRPr="00F9193B">
        <w:rPr>
          <w:rFonts w:ascii="Arial" w:eastAsia="Times New Roman" w:hAnsi="Arial" w:cs="Arial"/>
          <w:b/>
        </w:rPr>
        <w:t>:</w:t>
      </w:r>
    </w:p>
    <w:p w:rsidR="0010301D" w:rsidRPr="00F9193B" w:rsidRDefault="0010301D">
      <w:pPr>
        <w:rPr>
          <w:rFonts w:ascii="Arial" w:hAnsi="Arial" w:cs="Arial"/>
          <w:color w:val="FF0000"/>
        </w:rPr>
      </w:pPr>
    </w:p>
    <w:p w:rsidR="0010301D" w:rsidRPr="00B01996" w:rsidRDefault="0005549A" w:rsidP="00B0199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ins w:id="15" w:author="Andrew Pearson" w:date="2013-12-30T19:36:00Z">
        <w:r>
          <w:rPr>
            <w:rFonts w:ascii="Arial" w:hAnsi="Arial" w:cs="Arial"/>
          </w:rPr>
          <w:t>Offering</w:t>
        </w:r>
      </w:ins>
      <w:r w:rsidR="00B01996">
        <w:rPr>
          <w:rFonts w:ascii="Arial" w:hAnsi="Arial" w:cs="Arial"/>
        </w:rPr>
        <w:t xml:space="preserve"> a</w:t>
      </w:r>
      <w:r w:rsidR="0010301D" w:rsidRPr="00B01996">
        <w:rPr>
          <w:rFonts w:ascii="Arial" w:hAnsi="Arial" w:cs="Arial"/>
        </w:rPr>
        <w:t>pplication software development and maintenan</w:t>
      </w:r>
      <w:r w:rsidR="00B01996">
        <w:rPr>
          <w:rFonts w:ascii="Arial" w:hAnsi="Arial" w:cs="Arial"/>
        </w:rPr>
        <w:t xml:space="preserve">ce in support of critical data and Grid </w:t>
      </w:r>
      <w:r w:rsidR="0010301D" w:rsidRPr="00B01996">
        <w:rPr>
          <w:rFonts w:ascii="Arial" w:hAnsi="Arial" w:cs="Arial"/>
        </w:rPr>
        <w:t>system. Qualex</w:t>
      </w:r>
      <w:ins w:id="16" w:author="Andrew Pearson" w:date="2013-12-30T19:37:00Z">
        <w:r>
          <w:rPr>
            <w:rFonts w:ascii="Arial" w:hAnsi="Arial" w:cs="Arial"/>
          </w:rPr>
          <w:t>’s</w:t>
        </w:r>
      </w:ins>
      <w:r w:rsidR="0010301D" w:rsidRPr="00B01996">
        <w:rPr>
          <w:rFonts w:ascii="Arial" w:hAnsi="Arial" w:cs="Arial"/>
        </w:rPr>
        <w:t xml:space="preserve"> knowledge of SAS intelligence helped move data to a more rapid workflow allowing for additional process to </w:t>
      </w:r>
      <w:r w:rsidR="00B01996">
        <w:rPr>
          <w:rFonts w:ascii="Arial" w:hAnsi="Arial" w:cs="Arial"/>
        </w:rPr>
        <w:t xml:space="preserve">be more effective. </w:t>
      </w:r>
    </w:p>
    <w:p w:rsidR="0010301D" w:rsidRPr="00B01996" w:rsidRDefault="0005549A" w:rsidP="00B0199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ins w:id="17" w:author="Andrew Pearson" w:date="2013-12-30T19:37:00Z">
        <w:r>
          <w:rPr>
            <w:rFonts w:ascii="Arial" w:hAnsi="Arial" w:cs="Arial"/>
          </w:rPr>
          <w:t>P</w:t>
        </w:r>
      </w:ins>
      <w:r w:rsidR="0010301D" w:rsidRPr="00B01996">
        <w:rPr>
          <w:rFonts w:ascii="Arial" w:hAnsi="Arial" w:cs="Arial"/>
        </w:rPr>
        <w:t>rovid</w:t>
      </w:r>
      <w:ins w:id="18" w:author="Andrew Pearson" w:date="2013-12-30T19:37:00Z">
        <w:r>
          <w:rPr>
            <w:rFonts w:ascii="Arial" w:hAnsi="Arial" w:cs="Arial"/>
          </w:rPr>
          <w:t>ing</w:t>
        </w:r>
      </w:ins>
      <w:r w:rsidR="0010301D" w:rsidRPr="00B01996">
        <w:rPr>
          <w:rFonts w:ascii="Arial" w:hAnsi="Arial" w:cs="Arial"/>
        </w:rPr>
        <w:t xml:space="preserve"> SAS Migration from 9.2 to 9.3 </w:t>
      </w:r>
      <w:r w:rsidR="00B01996">
        <w:rPr>
          <w:rFonts w:ascii="Arial" w:hAnsi="Arial" w:cs="Arial"/>
        </w:rPr>
        <w:t xml:space="preserve">and 9.4 </w:t>
      </w:r>
      <w:r w:rsidR="0010301D" w:rsidRPr="00B01996">
        <w:rPr>
          <w:rFonts w:ascii="Arial" w:hAnsi="Arial" w:cs="Arial"/>
        </w:rPr>
        <w:t>version</w:t>
      </w:r>
      <w:ins w:id="19" w:author="Andrew Pearson" w:date="2013-12-30T19:37:00Z">
        <w:r>
          <w:rPr>
            <w:rFonts w:ascii="Arial" w:hAnsi="Arial" w:cs="Arial"/>
          </w:rPr>
          <w:t>s,</w:t>
        </w:r>
      </w:ins>
      <w:r w:rsidR="0010301D" w:rsidRPr="00B01996">
        <w:rPr>
          <w:rFonts w:ascii="Arial" w:hAnsi="Arial" w:cs="Arial"/>
        </w:rPr>
        <w:t xml:space="preserve"> including preparation, deployment, execution, validation, rollout and training to SAS business and technical </w:t>
      </w:r>
      <w:ins w:id="20" w:author="Andrew Pearson" w:date="2013-12-30T19:37:00Z">
        <w:r>
          <w:rPr>
            <w:rFonts w:ascii="Arial" w:hAnsi="Arial" w:cs="Arial"/>
          </w:rPr>
          <w:t>end-</w:t>
        </w:r>
      </w:ins>
      <w:r w:rsidR="0010301D" w:rsidRPr="00B01996">
        <w:rPr>
          <w:rFonts w:ascii="Arial" w:hAnsi="Arial" w:cs="Arial"/>
        </w:rPr>
        <w:t xml:space="preserve">users. </w:t>
      </w:r>
    </w:p>
    <w:p w:rsidR="0010301D" w:rsidRDefault="0005549A" w:rsidP="00B01996">
      <w:pPr>
        <w:pStyle w:val="ListParagraph"/>
        <w:numPr>
          <w:ilvl w:val="0"/>
          <w:numId w:val="5"/>
        </w:numPr>
        <w:rPr>
          <w:ins w:id="21" w:author="Clive Pearson" w:date="2013-12-16T14:44:00Z"/>
          <w:rFonts w:ascii="Arial" w:hAnsi="Arial" w:cs="Arial"/>
        </w:rPr>
      </w:pPr>
      <w:ins w:id="22" w:author="Andrew Pearson" w:date="2013-12-30T19:37:00Z">
        <w:r>
          <w:rPr>
            <w:rFonts w:ascii="Arial" w:hAnsi="Arial" w:cs="Arial"/>
          </w:rPr>
          <w:t>P</w:t>
        </w:r>
      </w:ins>
      <w:r w:rsidR="0010301D" w:rsidRPr="00B01996">
        <w:rPr>
          <w:rFonts w:ascii="Arial" w:hAnsi="Arial" w:cs="Arial"/>
        </w:rPr>
        <w:t>rovid</w:t>
      </w:r>
      <w:ins w:id="23" w:author="Andrew Pearson" w:date="2013-12-30T19:38:00Z">
        <w:r>
          <w:rPr>
            <w:rFonts w:ascii="Arial" w:hAnsi="Arial" w:cs="Arial"/>
          </w:rPr>
          <w:t>ing</w:t>
        </w:r>
      </w:ins>
      <w:r w:rsidR="0010301D" w:rsidRPr="00B01996">
        <w:rPr>
          <w:rFonts w:ascii="Arial" w:hAnsi="Arial" w:cs="Arial"/>
        </w:rPr>
        <w:t xml:space="preserve"> analytical insights to enable the business to continually drive growth through the company’s </w:t>
      </w:r>
      <w:ins w:id="24" w:author="Andrew Pearson" w:date="2013-12-30T19:38:00Z">
        <w:r>
          <w:rPr>
            <w:rFonts w:ascii="Arial" w:hAnsi="Arial" w:cs="Arial"/>
          </w:rPr>
          <w:t>m</w:t>
        </w:r>
        <w:r w:rsidRPr="00B01996">
          <w:rPr>
            <w:rFonts w:ascii="Arial" w:hAnsi="Arial" w:cs="Arial"/>
          </w:rPr>
          <w:t xml:space="preserve">obile </w:t>
        </w:r>
      </w:ins>
      <w:r w:rsidR="0010301D" w:rsidRPr="00B01996">
        <w:rPr>
          <w:rFonts w:ascii="Arial" w:hAnsi="Arial" w:cs="Arial"/>
        </w:rPr>
        <w:t>applications and website, including hand held devices for banking online</w:t>
      </w:r>
      <w:r w:rsidR="00B01996">
        <w:rPr>
          <w:rFonts w:ascii="Arial" w:hAnsi="Arial" w:cs="Arial"/>
        </w:rPr>
        <w:t>.</w:t>
      </w:r>
    </w:p>
    <w:p w:rsidR="00DA064C" w:rsidRPr="00B01996" w:rsidRDefault="0005549A" w:rsidP="00B0199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ins w:id="25" w:author="Andrew Pearson" w:date="2013-12-30T19:38:00Z">
        <w:r>
          <w:rPr>
            <w:rFonts w:ascii="Arial" w:hAnsi="Arial" w:cs="Arial"/>
          </w:rPr>
          <w:t>Offering</w:t>
        </w:r>
      </w:ins>
      <w:ins w:id="26" w:author="Clive Pearson" w:date="2013-12-16T14:44:00Z">
        <w:r w:rsidR="00DA064C">
          <w:rPr>
            <w:rFonts w:ascii="Arial" w:hAnsi="Arial" w:cs="Arial"/>
          </w:rPr>
          <w:t xml:space="preserve"> full </w:t>
        </w:r>
      </w:ins>
      <w:ins w:id="27" w:author="Clive Pearson" w:date="2013-12-16T14:46:00Z">
        <w:r w:rsidR="00DA064C">
          <w:rPr>
            <w:rFonts w:ascii="Arial" w:hAnsi="Arial" w:cs="Arial"/>
          </w:rPr>
          <w:t xml:space="preserve">banking </w:t>
        </w:r>
      </w:ins>
      <w:ins w:id="28" w:author="Clive Pearson" w:date="2013-12-16T14:44:00Z">
        <w:r w:rsidR="00DA064C">
          <w:rPr>
            <w:rFonts w:ascii="Arial" w:hAnsi="Arial" w:cs="Arial"/>
          </w:rPr>
          <w:t>CRM solutions</w:t>
        </w:r>
      </w:ins>
      <w:ins w:id="29" w:author="Andrew Pearson" w:date="2013-12-30T19:38:00Z">
        <w:r>
          <w:rPr>
            <w:rFonts w:ascii="Arial" w:hAnsi="Arial" w:cs="Arial"/>
          </w:rPr>
          <w:t>,</w:t>
        </w:r>
      </w:ins>
      <w:ins w:id="30" w:author="Clive Pearson" w:date="2013-12-16T14:44:00Z">
        <w:r w:rsidR="00DA064C">
          <w:rPr>
            <w:rFonts w:ascii="Arial" w:hAnsi="Arial" w:cs="Arial"/>
          </w:rPr>
          <w:t xml:space="preserve"> </w:t>
        </w:r>
      </w:ins>
      <w:ins w:id="31" w:author="Clive Pearson" w:date="2013-12-16T14:46:00Z">
        <w:r w:rsidR="00DA064C">
          <w:rPr>
            <w:rFonts w:ascii="Arial" w:hAnsi="Arial" w:cs="Arial"/>
          </w:rPr>
          <w:t>which include</w:t>
        </w:r>
      </w:ins>
      <w:ins w:id="32" w:author="Clive Pearson" w:date="2013-12-16T14:44:00Z">
        <w:r w:rsidR="00DA064C">
          <w:rPr>
            <w:rFonts w:ascii="Arial" w:hAnsi="Arial" w:cs="Arial"/>
          </w:rPr>
          <w:t xml:space="preserve"> </w:t>
        </w:r>
      </w:ins>
      <w:ins w:id="33" w:author="Clive Pearson" w:date="2013-12-16T14:45:00Z">
        <w:r w:rsidR="00DA064C">
          <w:rPr>
            <w:rFonts w:ascii="Arial" w:hAnsi="Arial" w:cs="Arial"/>
          </w:rPr>
          <w:t xml:space="preserve">payment risk, cross-sell, </w:t>
        </w:r>
      </w:ins>
      <w:ins w:id="34" w:author="Clive Pearson" w:date="2013-12-16T14:46:00Z">
        <w:r w:rsidR="00DA064C">
          <w:rPr>
            <w:rFonts w:ascii="Arial" w:hAnsi="Arial" w:cs="Arial"/>
          </w:rPr>
          <w:t>u</w:t>
        </w:r>
      </w:ins>
      <w:ins w:id="35" w:author="Clive Pearson" w:date="2013-12-16T14:45:00Z">
        <w:r w:rsidR="00DA064C">
          <w:rPr>
            <w:rFonts w:ascii="Arial" w:hAnsi="Arial" w:cs="Arial"/>
          </w:rPr>
          <w:t>p-sell and risk management</w:t>
        </w:r>
      </w:ins>
      <w:ins w:id="36" w:author="Clive Pearson" w:date="2013-12-16T14:46:00Z">
        <w:r w:rsidR="00DA064C">
          <w:rPr>
            <w:rFonts w:ascii="Arial" w:hAnsi="Arial" w:cs="Arial"/>
          </w:rPr>
          <w:t xml:space="preserve"> models</w:t>
        </w:r>
      </w:ins>
      <w:ins w:id="37" w:author="Clive Pearson" w:date="2013-12-16T14:45:00Z">
        <w:r w:rsidR="00DA064C">
          <w:rPr>
            <w:rFonts w:ascii="Arial" w:hAnsi="Arial" w:cs="Arial"/>
          </w:rPr>
          <w:t xml:space="preserve">. </w:t>
        </w:r>
      </w:ins>
    </w:p>
    <w:p w:rsidR="00F9193B" w:rsidRDefault="00F9193B" w:rsidP="0010301D">
      <w:pPr>
        <w:spacing w:after="0" w:line="240" w:lineRule="auto"/>
        <w:rPr>
          <w:rFonts w:ascii="Arial" w:eastAsia="Times New Roman" w:hAnsi="Arial" w:cs="Arial"/>
          <w:b/>
        </w:rPr>
      </w:pPr>
    </w:p>
    <w:p w:rsidR="00F9193B" w:rsidRDefault="00F9193B" w:rsidP="0010301D">
      <w:pPr>
        <w:spacing w:after="0" w:line="240" w:lineRule="auto"/>
        <w:rPr>
          <w:rFonts w:ascii="Arial" w:eastAsia="Times New Roman" w:hAnsi="Arial" w:cs="Arial"/>
          <w:b/>
        </w:rPr>
      </w:pPr>
    </w:p>
    <w:p w:rsidR="0010301D" w:rsidRPr="00F9193B" w:rsidRDefault="0010301D" w:rsidP="0010301D">
      <w:pPr>
        <w:spacing w:after="0" w:line="240" w:lineRule="auto"/>
        <w:rPr>
          <w:rFonts w:ascii="Arial" w:eastAsia="Times New Roman" w:hAnsi="Arial" w:cs="Arial"/>
          <w:b/>
        </w:rPr>
      </w:pPr>
      <w:r w:rsidRPr="00F9193B">
        <w:rPr>
          <w:rFonts w:ascii="Arial" w:eastAsia="Times New Roman" w:hAnsi="Arial" w:cs="Arial"/>
          <w:b/>
        </w:rPr>
        <w:t xml:space="preserve">Qualex Solutions Include: </w:t>
      </w:r>
      <w:r w:rsidRPr="00F9193B">
        <w:rPr>
          <w:rFonts w:ascii="Arial" w:hAnsi="Arial" w:cs="Arial"/>
          <w:b/>
        </w:rPr>
        <w:t>iQ-Support™ </w:t>
      </w:r>
    </w:p>
    <w:p w:rsidR="0010301D" w:rsidRPr="00F9193B" w:rsidRDefault="0010301D" w:rsidP="0010301D">
      <w:pPr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</w:rPr>
      </w:pPr>
    </w:p>
    <w:p w:rsidR="0010301D" w:rsidRPr="00F9193B" w:rsidRDefault="0010301D" w:rsidP="0010301D">
      <w:pPr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  <w:b/>
        </w:rPr>
        <w:t>Qualex</w:t>
      </w:r>
      <w:r w:rsidRPr="00F9193B">
        <w:rPr>
          <w:rFonts w:ascii="Arial" w:eastAsia="Times New Roman" w:hAnsi="Arial" w:cs="Arial"/>
        </w:rPr>
        <w:t> </w:t>
      </w:r>
      <w:r w:rsidRPr="00F9193B">
        <w:rPr>
          <w:rFonts w:ascii="Arial" w:eastAsia="Times New Roman" w:hAnsi="Arial" w:cs="Arial"/>
          <w:b/>
        </w:rPr>
        <w:t>iQ-Support™</w:t>
      </w:r>
      <w:r w:rsidRPr="00F9193B">
        <w:rPr>
          <w:rFonts w:ascii="Arial" w:eastAsia="Times New Roman" w:hAnsi="Arial" w:cs="Arial"/>
        </w:rPr>
        <w:t> is an internet-</w:t>
      </w:r>
      <w:ins w:id="38" w:author="Clive Pearson" w:date="2013-12-16T14:00:00Z">
        <w:r w:rsidR="00854EAF">
          <w:rPr>
            <w:rFonts w:ascii="Arial" w:eastAsia="Times New Roman" w:hAnsi="Arial" w:cs="Arial"/>
          </w:rPr>
          <w:t>based</w:t>
        </w:r>
        <w:r w:rsidR="00854EAF" w:rsidRPr="00F9193B">
          <w:rPr>
            <w:rFonts w:ascii="Arial" w:eastAsia="Times New Roman" w:hAnsi="Arial" w:cs="Arial"/>
          </w:rPr>
          <w:t xml:space="preserve"> </w:t>
        </w:r>
      </w:ins>
      <w:r w:rsidRPr="00F9193B">
        <w:rPr>
          <w:rFonts w:ascii="Arial" w:eastAsia="Times New Roman" w:hAnsi="Arial" w:cs="Arial"/>
        </w:rPr>
        <w:t>solution for organizations that, after implementing software solutions, need additional support to maintain their operation</w:t>
      </w:r>
      <w:ins w:id="39" w:author="Clive Pearson" w:date="2013-12-16T14:00:00Z">
        <w:r w:rsidR="00854EAF">
          <w:rPr>
            <w:rFonts w:ascii="Arial" w:eastAsia="Times New Roman" w:hAnsi="Arial" w:cs="Arial"/>
          </w:rPr>
          <w:t>al systems</w:t>
        </w:r>
      </w:ins>
      <w:r w:rsidRPr="00F9193B">
        <w:rPr>
          <w:rFonts w:ascii="Arial" w:eastAsia="Times New Roman" w:hAnsi="Arial" w:cs="Arial"/>
        </w:rPr>
        <w:t xml:space="preserve">. Qualex offers bundles of consulting hours from its specialized consultants </w:t>
      </w:r>
      <w:ins w:id="40" w:author="Clive Pearson" w:date="2013-12-16T14:01:00Z">
        <w:r w:rsidR="00854EAF">
          <w:rPr>
            <w:rFonts w:ascii="Arial" w:eastAsia="Times New Roman" w:hAnsi="Arial" w:cs="Arial"/>
          </w:rPr>
          <w:t>for</w:t>
        </w:r>
        <w:r w:rsidR="00854EAF" w:rsidRPr="00F9193B">
          <w:rPr>
            <w:rFonts w:ascii="Arial" w:eastAsia="Times New Roman" w:hAnsi="Arial" w:cs="Arial"/>
          </w:rPr>
          <w:t xml:space="preserve"> </w:t>
        </w:r>
      </w:ins>
      <w:r w:rsidRPr="00F9193B">
        <w:rPr>
          <w:rFonts w:ascii="Arial" w:eastAsia="Times New Roman" w:hAnsi="Arial" w:cs="Arial"/>
        </w:rPr>
        <w:t>Data Integration, Data Warehousing Construction, Business Intelligence Reporting and Sophisticated Analysis. All these services are provided at a low cost, with high quality and maximum accessibility.</w:t>
      </w:r>
    </w:p>
    <w:p w:rsidR="0010301D" w:rsidRPr="00F9193B" w:rsidRDefault="00E3111F" w:rsidP="0010301D">
      <w:pPr>
        <w:spacing w:before="150" w:after="0" w:line="240" w:lineRule="auto"/>
        <w:rPr>
          <w:rFonts w:ascii="Arial" w:eastAsia="Times New Roman" w:hAnsi="Arial" w:cs="Arial"/>
        </w:rPr>
      </w:pPr>
      <w:r w:rsidRPr="00E3111F">
        <w:rPr>
          <w:rFonts w:ascii="Arial" w:eastAsia="Times New Roman" w:hAnsi="Arial" w:cs="Arial"/>
        </w:rPr>
        <w:pict>
          <v:rect id="_x0000_i1025" style="width:0;height:1.5pt" o:hralign="center" o:hrstd="t" o:hrnoshade="t" o:hr="t" fillcolor="black" stroked="f"/>
        </w:pict>
      </w:r>
    </w:p>
    <w:p w:rsidR="0010301D" w:rsidRPr="00F9193B" w:rsidRDefault="0010301D" w:rsidP="0010301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10301D" w:rsidRPr="00F9193B" w:rsidRDefault="0010301D" w:rsidP="0010301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  <w:r w:rsidRPr="00F9193B">
        <w:rPr>
          <w:rFonts w:ascii="Arial" w:eastAsia="Times New Roman" w:hAnsi="Arial" w:cs="Arial"/>
          <w:b/>
          <w:bCs/>
          <w:spacing w:val="-15"/>
        </w:rPr>
        <w:t>The solution provides:</w:t>
      </w:r>
    </w:p>
    <w:p w:rsidR="0010301D" w:rsidRPr="00F9193B" w:rsidRDefault="0010301D" w:rsidP="0010301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Installation and re-installation of software.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Updates for new versions of the software.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Corrections to the use of the software.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Modifications to reports.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Assessment of reporting options.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Adjustment of systems to local law needs.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Support via telephone at the level required by the customer.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IT support for software integration.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Training to support staff.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Administrative assistance in the creation or elimination of users.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Assistance in the use of software.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Assistance in writing basic software code.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Assistance in the use of reports</w:t>
      </w:r>
      <w:ins w:id="41" w:author="Andrew Pearson" w:date="2013-12-30T19:39:00Z">
        <w:r w:rsidR="003729B4">
          <w:rPr>
            <w:rFonts w:ascii="Arial" w:eastAsia="Times New Roman" w:hAnsi="Arial" w:cs="Arial"/>
          </w:rPr>
          <w:t>.</w:t>
        </w:r>
      </w:ins>
      <w:r w:rsidRPr="00F9193B">
        <w:rPr>
          <w:rFonts w:ascii="Arial" w:eastAsia="Times New Roman" w:hAnsi="Arial" w:cs="Arial"/>
        </w:rPr>
        <w:t xml:space="preserve"> 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Assistance to solve technical problems in multi-tiered environments.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Assistance in the maintenance of stored processes.</w:t>
      </w:r>
    </w:p>
    <w:p w:rsidR="0010301D" w:rsidRPr="00F9193B" w:rsidRDefault="0010301D" w:rsidP="0010301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F9193B">
        <w:rPr>
          <w:rFonts w:ascii="Arial" w:eastAsia="Times New Roman" w:hAnsi="Arial" w:cs="Arial"/>
        </w:rPr>
        <w:t>Support to your business users.</w:t>
      </w:r>
    </w:p>
    <w:p w:rsidR="0010301D" w:rsidRPr="00F9193B" w:rsidRDefault="00E3111F" w:rsidP="0010301D">
      <w:pPr>
        <w:spacing w:before="150" w:after="0" w:line="240" w:lineRule="auto"/>
        <w:rPr>
          <w:rFonts w:ascii="Arial" w:eastAsia="Times New Roman" w:hAnsi="Arial" w:cs="Arial"/>
        </w:rPr>
      </w:pPr>
      <w:r w:rsidRPr="00E3111F">
        <w:rPr>
          <w:rFonts w:ascii="Arial" w:eastAsia="Times New Roman" w:hAnsi="Arial" w:cs="Arial"/>
        </w:rPr>
        <w:pict>
          <v:rect id="_x0000_i1026" style="width:0;height:1.5pt" o:hralign="center" o:hrstd="t" o:hrnoshade="t" o:hr="t" fillcolor="black" stroked="f"/>
        </w:pict>
      </w:r>
    </w:p>
    <w:p w:rsidR="0010301D" w:rsidRPr="00F9193B" w:rsidRDefault="0010301D" w:rsidP="0010301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10301D" w:rsidRPr="00F9193B" w:rsidRDefault="0010301D" w:rsidP="0010301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  <w:r w:rsidRPr="00F9193B">
        <w:rPr>
          <w:rFonts w:ascii="Arial" w:eastAsia="Times New Roman" w:hAnsi="Arial" w:cs="Arial"/>
          <w:b/>
          <w:bCs/>
          <w:spacing w:val="-15"/>
        </w:rPr>
        <w:t xml:space="preserve">Service </w:t>
      </w:r>
      <w:ins w:id="42" w:author="Clive Pearson" w:date="2013-12-16T14:48:00Z">
        <w:r w:rsidR="0092499D">
          <w:rPr>
            <w:rFonts w:ascii="Arial" w:eastAsia="Times New Roman" w:hAnsi="Arial" w:cs="Arial"/>
            <w:b/>
            <w:bCs/>
            <w:spacing w:val="-15"/>
          </w:rPr>
          <w:t xml:space="preserve">Level Agreement and </w:t>
        </w:r>
      </w:ins>
      <w:r w:rsidRPr="00F9193B">
        <w:rPr>
          <w:rFonts w:ascii="Arial" w:eastAsia="Times New Roman" w:hAnsi="Arial" w:cs="Arial"/>
          <w:b/>
          <w:bCs/>
          <w:spacing w:val="-15"/>
        </w:rPr>
        <w:t>Commitment</w:t>
      </w:r>
    </w:p>
    <w:p w:rsidR="0010301D" w:rsidRDefault="0010301D" w:rsidP="0010301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4418AF" w:rsidRPr="008A3CDE" w:rsidRDefault="004418AF" w:rsidP="004418AF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4418AF" w:rsidRPr="001F450A" w:rsidRDefault="004418AF" w:rsidP="004418AF">
      <w:pPr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 xml:space="preserve">Once an issue concerning the use of software is reported, Qualex agrees to assign a resource to verify </w:t>
      </w:r>
      <w:r>
        <w:rPr>
          <w:rFonts w:ascii="Arial" w:eastAsia="Times New Roman" w:hAnsi="Arial" w:cs="Arial"/>
        </w:rPr>
        <w:t xml:space="preserve">and investigate </w:t>
      </w:r>
      <w:r w:rsidRPr="008A3CDE">
        <w:rPr>
          <w:rFonts w:ascii="Arial" w:eastAsia="Times New Roman" w:hAnsi="Arial" w:cs="Arial"/>
        </w:rPr>
        <w:t xml:space="preserve">the issue. In critical issues (High), this resource will be assigned within specific pre-determine business </w:t>
      </w:r>
      <w:r w:rsidRPr="004418AF">
        <w:rPr>
          <w:rFonts w:ascii="Arial" w:eastAsia="Times New Roman" w:hAnsi="Arial" w:cs="Arial"/>
          <w:i/>
        </w:rPr>
        <w:t>hours</w:t>
      </w:r>
      <w:r w:rsidRPr="008A3CDE">
        <w:rPr>
          <w:rFonts w:ascii="Arial" w:eastAsia="Times New Roman" w:hAnsi="Arial" w:cs="Arial"/>
        </w:rPr>
        <w:t xml:space="preserve"> and for regular issues (Low and Medium), the resource will be a</w:t>
      </w:r>
      <w:r>
        <w:rPr>
          <w:rFonts w:ascii="Arial" w:eastAsia="Times New Roman" w:hAnsi="Arial" w:cs="Arial"/>
        </w:rPr>
        <w:t xml:space="preserve">ssigned within one business </w:t>
      </w:r>
      <w:r w:rsidRPr="004418AF">
        <w:rPr>
          <w:rFonts w:ascii="Arial" w:eastAsia="Times New Roman" w:hAnsi="Arial" w:cs="Arial"/>
          <w:i/>
        </w:rPr>
        <w:t>day</w:t>
      </w:r>
      <w:r>
        <w:rPr>
          <w:rFonts w:ascii="Arial" w:eastAsia="Times New Roman" w:hAnsi="Arial" w:cs="Arial"/>
        </w:rPr>
        <w:t xml:space="preserve"> and provide immediate resolution.</w:t>
      </w:r>
    </w:p>
    <w:p w:rsidR="004418AF" w:rsidRPr="00F9193B" w:rsidRDefault="004418AF" w:rsidP="0010301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10301D" w:rsidRPr="00F9193B" w:rsidRDefault="0010301D">
      <w:pPr>
        <w:rPr>
          <w:rFonts w:ascii="Arial" w:hAnsi="Arial" w:cs="Arial"/>
        </w:rPr>
      </w:pPr>
    </w:p>
    <w:sectPr w:rsidR="0010301D" w:rsidRPr="00F9193B" w:rsidSect="000E25F0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68" w:rsidRDefault="006E5468" w:rsidP="0010301D">
      <w:pPr>
        <w:spacing w:after="0" w:line="240" w:lineRule="auto"/>
      </w:pPr>
      <w:r>
        <w:separator/>
      </w:r>
    </w:p>
  </w:endnote>
  <w:endnote w:type="continuationSeparator" w:id="0">
    <w:p w:rsidR="006E5468" w:rsidRDefault="006E5468" w:rsidP="00103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F1" w:rsidRDefault="001815F1">
    <w:pPr>
      <w:pStyle w:val="Footer"/>
    </w:pPr>
    <w:r>
      <w:t>Contact:  Cecilia Pedrazzoli, VP of Sales</w:t>
    </w:r>
  </w:p>
  <w:p w:rsidR="001815F1" w:rsidRDefault="001815F1">
    <w:pPr>
      <w:pStyle w:val="Footer"/>
    </w:pPr>
    <w:r>
      <w:t>cecilia.pedrazzoli@qlx.com</w:t>
    </w:r>
  </w:p>
  <w:p w:rsidR="001815F1" w:rsidRDefault="001815F1">
    <w:pPr>
      <w:pStyle w:val="Footer"/>
    </w:pPr>
    <w:r>
      <w:t>(786) 344-6250</w:t>
    </w:r>
  </w:p>
  <w:p w:rsidR="001815F1" w:rsidRDefault="001815F1">
    <w:pPr>
      <w:pStyle w:val="Footer"/>
    </w:pPr>
    <w:r>
      <w:t>www.qlx.com</w:t>
    </w:r>
  </w:p>
  <w:p w:rsidR="001815F1" w:rsidRDefault="001815F1">
    <w:pPr>
      <w:pStyle w:val="Footer"/>
    </w:pPr>
  </w:p>
  <w:p w:rsidR="001815F1" w:rsidRDefault="001815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68" w:rsidRDefault="006E5468" w:rsidP="0010301D">
      <w:pPr>
        <w:spacing w:after="0" w:line="240" w:lineRule="auto"/>
      </w:pPr>
      <w:r>
        <w:separator/>
      </w:r>
    </w:p>
  </w:footnote>
  <w:footnote w:type="continuationSeparator" w:id="0">
    <w:p w:rsidR="006E5468" w:rsidRDefault="006E5468" w:rsidP="00103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F1" w:rsidRDefault="001815F1">
    <w:pPr>
      <w:pStyle w:val="Header"/>
    </w:pPr>
    <w:r>
      <w:rPr>
        <w:noProof/>
      </w:rPr>
      <w:drawing>
        <wp:inline distT="0" distB="0" distL="0" distR="0">
          <wp:extent cx="1883370" cy="715992"/>
          <wp:effectExtent l="0" t="0" r="2580" b="0"/>
          <wp:docPr id="7" name="Picture 6" descr="Qlx Logo -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lx Logo - Transpar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0241" cy="7186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B3AE4"/>
    <w:multiLevelType w:val="hybridMultilevel"/>
    <w:tmpl w:val="EB62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6634E"/>
    <w:multiLevelType w:val="hybridMultilevel"/>
    <w:tmpl w:val="CD0CD5A2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59B119D8"/>
    <w:multiLevelType w:val="hybridMultilevel"/>
    <w:tmpl w:val="6F941F66"/>
    <w:lvl w:ilvl="0" w:tplc="04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6E8F3766"/>
    <w:multiLevelType w:val="multilevel"/>
    <w:tmpl w:val="EF28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D743A2"/>
    <w:multiLevelType w:val="hybridMultilevel"/>
    <w:tmpl w:val="7D7C6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279AD"/>
    <w:rsid w:val="0005549A"/>
    <w:rsid w:val="000E25F0"/>
    <w:rsid w:val="0010301D"/>
    <w:rsid w:val="001469AE"/>
    <w:rsid w:val="001815F1"/>
    <w:rsid w:val="00197FE8"/>
    <w:rsid w:val="001A4578"/>
    <w:rsid w:val="001F4022"/>
    <w:rsid w:val="00252302"/>
    <w:rsid w:val="00342FC7"/>
    <w:rsid w:val="003729B4"/>
    <w:rsid w:val="003812D4"/>
    <w:rsid w:val="003B438F"/>
    <w:rsid w:val="003E3999"/>
    <w:rsid w:val="00401615"/>
    <w:rsid w:val="0041696C"/>
    <w:rsid w:val="004418AF"/>
    <w:rsid w:val="005B7827"/>
    <w:rsid w:val="005E355C"/>
    <w:rsid w:val="00642D0F"/>
    <w:rsid w:val="006E5468"/>
    <w:rsid w:val="00736A01"/>
    <w:rsid w:val="007C1F9C"/>
    <w:rsid w:val="007E2E64"/>
    <w:rsid w:val="007F6A29"/>
    <w:rsid w:val="008330B6"/>
    <w:rsid w:val="00854EAF"/>
    <w:rsid w:val="0092499D"/>
    <w:rsid w:val="009D1D19"/>
    <w:rsid w:val="00A279AD"/>
    <w:rsid w:val="00B01996"/>
    <w:rsid w:val="00B274E3"/>
    <w:rsid w:val="00D2778B"/>
    <w:rsid w:val="00D624CA"/>
    <w:rsid w:val="00DA064C"/>
    <w:rsid w:val="00E03BA8"/>
    <w:rsid w:val="00E3111F"/>
    <w:rsid w:val="00F40DEA"/>
    <w:rsid w:val="00F91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30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0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30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0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01D"/>
  </w:style>
  <w:style w:type="paragraph" w:styleId="Footer">
    <w:name w:val="footer"/>
    <w:basedOn w:val="Normal"/>
    <w:link w:val="FooterChar"/>
    <w:uiPriority w:val="99"/>
    <w:unhideWhenUsed/>
    <w:rsid w:val="0010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01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30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0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30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0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01D"/>
  </w:style>
  <w:style w:type="paragraph" w:styleId="Footer">
    <w:name w:val="footer"/>
    <w:basedOn w:val="Normal"/>
    <w:link w:val="FooterChar"/>
    <w:uiPriority w:val="99"/>
    <w:unhideWhenUsed/>
    <w:rsid w:val="0010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0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8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3</cp:revision>
  <cp:lastPrinted>2014-01-21T16:02:00Z</cp:lastPrinted>
  <dcterms:created xsi:type="dcterms:W3CDTF">2014-01-21T16:02:00Z</dcterms:created>
  <dcterms:modified xsi:type="dcterms:W3CDTF">2014-01-21T16:05:00Z</dcterms:modified>
</cp:coreProperties>
</file>